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50C4BE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A6139">
              <w:t>release</w:t>
            </w:r>
            <w:r w:rsidR="00572F5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2F49A36" w:rsidR="00357C5E" w:rsidRDefault="002B0A7C" w:rsidP="007E283E">
            <w:pPr>
              <w:pStyle w:val="SICode"/>
              <w:tabs>
                <w:tab w:val="left" w:pos="1687"/>
              </w:tabs>
            </w:pPr>
            <w:r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E20386">
              <w:rPr>
                <w:rFonts w:eastAsia="Times New Roman" w:cstheme="minorHAnsi"/>
                <w:color w:val="213430"/>
                <w:lang w:eastAsia="en-AU"/>
              </w:rPr>
              <w:t>22</w:t>
            </w:r>
          </w:p>
        </w:tc>
        <w:tc>
          <w:tcPr>
            <w:tcW w:w="6327" w:type="dxa"/>
          </w:tcPr>
          <w:p w14:paraId="3AE55F2B" w14:textId="5BC4527B" w:rsidR="00357C5E" w:rsidRDefault="004B70D5" w:rsidP="00357C5E">
            <w:pPr>
              <w:pStyle w:val="SIComponentTitle"/>
            </w:pPr>
            <w:r>
              <w:t>S</w:t>
            </w:r>
            <w:r w:rsidR="0007343A" w:rsidRPr="0007343A">
              <w:t>tamp carcase</w:t>
            </w:r>
            <w:r w:rsidR="00642685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933375C" w14:textId="274F5730" w:rsidR="00960BC9" w:rsidRPr="00960BC9" w:rsidRDefault="00960BC9" w:rsidP="00960B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60BC9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stamp carcases </w:t>
            </w:r>
            <w:r w:rsidR="00572F50">
              <w:rPr>
                <w:rStyle w:val="SITempText-Green"/>
                <w:color w:val="000000" w:themeColor="text1"/>
                <w:sz w:val="20"/>
              </w:rPr>
              <w:t>following</w:t>
            </w:r>
            <w:r w:rsidRPr="00960BC9">
              <w:rPr>
                <w:rStyle w:val="SITempText-Green"/>
                <w:color w:val="000000" w:themeColor="text1"/>
                <w:sz w:val="20"/>
              </w:rPr>
              <w:t xml:space="preserve"> workplace requirements.</w:t>
            </w:r>
          </w:p>
          <w:p w14:paraId="3B2E91D9" w14:textId="2D7EE050" w:rsidR="00960BC9" w:rsidRPr="00960BC9" w:rsidRDefault="00572F50" w:rsidP="00960B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Pr="00597A8B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960BC9" w:rsidRPr="00960BC9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21190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A631A9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C335D">
              <w:rPr>
                <w:rStyle w:val="SITempText-Green"/>
                <w:color w:val="000000" w:themeColor="text1"/>
                <w:sz w:val="20"/>
              </w:rPr>
              <w:t>a</w:t>
            </w:r>
            <w:r w:rsidR="002C335D" w:rsidRPr="00F3621E">
              <w:rPr>
                <w:rStyle w:val="SITempText-Green"/>
                <w:color w:val="000000" w:themeColor="text1"/>
                <w:sz w:val="20"/>
              </w:rPr>
              <w:t xml:space="preserve">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32CAEB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29770D4" w:rsidR="0091406A" w:rsidRDefault="0091406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F3621E">
        <w:trPr>
          <w:trHeight w:val="548"/>
        </w:trPr>
        <w:tc>
          <w:tcPr>
            <w:tcW w:w="2689" w:type="dxa"/>
          </w:tcPr>
          <w:p w14:paraId="200766C1" w14:textId="37FDAFB0" w:rsidR="00715042" w:rsidRPr="00715042" w:rsidRDefault="00D9385D" w:rsidP="00F3621E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7703AA5" w:rsidR="00BE46B2" w:rsidRDefault="002C335D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2B0A7C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72F50" w14:paraId="4B25B8E6" w14:textId="77777777" w:rsidTr="000F31BE">
        <w:tc>
          <w:tcPr>
            <w:tcW w:w="2689" w:type="dxa"/>
          </w:tcPr>
          <w:p w14:paraId="53AB39AA" w14:textId="6B38B82B" w:rsidR="00572F50" w:rsidRDefault="00572F50" w:rsidP="00572F50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3744EF3A" w14:textId="2786C720" w:rsidR="00572F50" w:rsidRDefault="00572F50" w:rsidP="00572F50">
            <w:pPr>
              <w:pStyle w:val="SIText"/>
            </w:pPr>
            <w:r>
              <w:t>1.1 Identify work instruction for stamping carcases</w:t>
            </w:r>
          </w:p>
          <w:p w14:paraId="6A9A66E6" w14:textId="0F8F7041" w:rsidR="00572F50" w:rsidRDefault="00572F50" w:rsidP="00572F50">
            <w:pPr>
              <w:pStyle w:val="SIText"/>
            </w:pPr>
            <w:r>
              <w:t xml:space="preserve">1.2 Identify workplace requirements for stamping carcases </w:t>
            </w:r>
          </w:p>
          <w:p w14:paraId="6AD010E9" w14:textId="74913DEC" w:rsidR="00572F50" w:rsidRDefault="00A21D2E" w:rsidP="00572F50">
            <w:pPr>
              <w:pStyle w:val="SIText"/>
            </w:pPr>
            <w:r>
              <w:t>1.3 Identify workplace health and safety requirements for task, including personal protective equipment</w:t>
            </w:r>
            <w:r w:rsidR="004B70D5">
              <w:t xml:space="preserve"> </w:t>
            </w:r>
          </w:p>
        </w:tc>
      </w:tr>
      <w:tr w:rsidR="00572F50" w14:paraId="48779D02" w14:textId="77777777" w:rsidTr="000F31BE">
        <w:tc>
          <w:tcPr>
            <w:tcW w:w="2689" w:type="dxa"/>
          </w:tcPr>
          <w:p w14:paraId="65488854" w14:textId="22EE9F4A" w:rsidR="00572F50" w:rsidRDefault="00211901" w:rsidP="00572F50">
            <w:pPr>
              <w:pStyle w:val="SIText"/>
            </w:pPr>
            <w:r>
              <w:t>2</w:t>
            </w:r>
            <w:r w:rsidR="00572F50">
              <w:t>. Stamp or brand carcase to specification</w:t>
            </w:r>
          </w:p>
        </w:tc>
        <w:tc>
          <w:tcPr>
            <w:tcW w:w="6327" w:type="dxa"/>
          </w:tcPr>
          <w:p w14:paraId="711F3CDC" w14:textId="3761A32A" w:rsidR="00A21D2E" w:rsidRDefault="00211901" w:rsidP="00572F50">
            <w:pPr>
              <w:pStyle w:val="SIText"/>
            </w:pPr>
            <w:r>
              <w:t>2</w:t>
            </w:r>
            <w:r w:rsidR="00A21D2E">
              <w:t xml:space="preserve">.1 Identify correct stamps </w:t>
            </w:r>
            <w:r w:rsidR="00A5059D">
              <w:t>and security requirements for storing stamps</w:t>
            </w:r>
          </w:p>
          <w:p w14:paraId="02066097" w14:textId="34180967" w:rsidR="00572F50" w:rsidRDefault="00211901" w:rsidP="00572F50">
            <w:pPr>
              <w:pStyle w:val="SIText"/>
            </w:pPr>
            <w:r>
              <w:t>2</w:t>
            </w:r>
            <w:r w:rsidR="00572F50">
              <w:t>.</w:t>
            </w:r>
            <w:r w:rsidR="00A21D2E">
              <w:t xml:space="preserve">2 </w:t>
            </w:r>
            <w:r w:rsidR="00572F50">
              <w:t xml:space="preserve">Stamp carcases with </w:t>
            </w:r>
            <w:r w:rsidR="0091406A">
              <w:t>stamps approved by the Meat Export Regulator</w:t>
            </w:r>
            <w:r w:rsidR="00572F50">
              <w:t xml:space="preserve"> or state meat authority</w:t>
            </w:r>
          </w:p>
          <w:p w14:paraId="20991A72" w14:textId="69F0B058" w:rsidR="00572F50" w:rsidRDefault="00211901" w:rsidP="00572F50">
            <w:pPr>
              <w:pStyle w:val="SIText"/>
            </w:pPr>
            <w:r>
              <w:t>2</w:t>
            </w:r>
            <w:r w:rsidR="00572F50">
              <w:t>.</w:t>
            </w:r>
            <w:r>
              <w:t xml:space="preserve">3 </w:t>
            </w:r>
            <w:r w:rsidR="00572F50">
              <w:t xml:space="preserve">Brand carcases with workplace and/or AUS-MEAT grade brands </w:t>
            </w:r>
            <w:r w:rsidR="00A21D2E">
              <w:t>following</w:t>
            </w:r>
            <w:r w:rsidR="00572F50">
              <w:t xml:space="preserve"> workplace requirements</w:t>
            </w:r>
          </w:p>
          <w:p w14:paraId="5BB59B87" w14:textId="087C913D" w:rsidR="00572F50" w:rsidRDefault="00211901" w:rsidP="00572F50">
            <w:pPr>
              <w:pStyle w:val="SIText"/>
            </w:pPr>
            <w:r>
              <w:t>2</w:t>
            </w:r>
            <w:r w:rsidR="00572F50">
              <w:t>.</w:t>
            </w:r>
            <w:r>
              <w:t xml:space="preserve">4 </w:t>
            </w:r>
            <w:r w:rsidR="0091406A" w:rsidRPr="0091406A">
              <w:t>Take care to ensure stamp and brand are legible</w:t>
            </w:r>
          </w:p>
          <w:p w14:paraId="2AA2F401" w14:textId="7F3B19FF" w:rsidR="00A5059D" w:rsidRDefault="00211901" w:rsidP="00572F50">
            <w:pPr>
              <w:pStyle w:val="SIText"/>
            </w:pPr>
            <w:r>
              <w:t>2</w:t>
            </w:r>
            <w:r w:rsidR="00A5059D">
              <w:t>.</w:t>
            </w:r>
            <w:r>
              <w:t xml:space="preserve">5 </w:t>
            </w:r>
            <w:r w:rsidR="00A5059D">
              <w:t>Store stamps following required security arrangements</w:t>
            </w:r>
          </w:p>
        </w:tc>
      </w:tr>
    </w:tbl>
    <w:p w14:paraId="7B6C9E40" w14:textId="2619D02F" w:rsidR="00252B64" w:rsidRDefault="00252B64" w:rsidP="00F1749F">
      <w:pPr>
        <w:rPr>
          <w:ins w:id="0" w:author="Jenni Oldfield" w:date="2025-11-11T11:27:00Z" w16du:dateUtc="2025-11-11T00:27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96366" w:rsidRPr="00C32CE5" w:rsidDel="00C44EBF" w14:paraId="2F75733B" w14:textId="58298420" w:rsidTr="00A1288F">
        <w:trPr>
          <w:ins w:id="1" w:author="Jenni Oldfield" w:date="2025-11-11T11:27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2CB58" w14:textId="75D511A3" w:rsidR="00C96366" w:rsidRPr="00C32CE5" w:rsidDel="00C44EBF" w:rsidRDefault="00C96366" w:rsidP="00A1288F">
            <w:pPr>
              <w:spacing w:after="160" w:line="259" w:lineRule="auto"/>
              <w:rPr>
                <w:ins w:id="2" w:author="Jenni Oldfield" w:date="2025-11-11T11:27:00Z" w16du:dateUtc="2025-11-11T00:27:00Z"/>
                <w:moveFrom w:id="3" w:author="Lucinda O'Brien" w:date="2025-11-13T10:05:00Z" w16du:dateUtc="2025-11-12T23:05:00Z"/>
                <w:b/>
              </w:rPr>
            </w:pPr>
            <w:moveFromRangeStart w:id="4" w:author="Lucinda O'Brien" w:date="2025-11-13T10:05:00Z" w:name="move213920730"/>
            <w:moveFrom w:id="5" w:author="Lucinda O'Brien" w:date="2025-11-13T10:05:00Z" w16du:dateUtc="2025-11-12T23:05:00Z">
              <w:ins w:id="6" w:author="Jenni Oldfield" w:date="2025-11-11T11:27:00Z" w16du:dateUtc="2025-11-11T00:27:00Z">
                <w:r w:rsidRPr="00C32CE5" w:rsidDel="00C44EBF">
                  <w:rPr>
                    <w:b/>
                  </w:rPr>
                  <w:t xml:space="preserve">Range </w:t>
                </w:r>
                <w:r w:rsidDel="00C44EBF">
                  <w:rPr>
                    <w:b/>
                  </w:rPr>
                  <w:t>o</w:t>
                </w:r>
                <w:r w:rsidRPr="00C32CE5" w:rsidDel="00C44EBF">
                  <w:rPr>
                    <w:b/>
                  </w:rPr>
                  <w:t>f Conditions</w:t>
                </w:r>
              </w:ins>
            </w:moveFrom>
          </w:p>
          <w:p w14:paraId="22DFAA17" w14:textId="75258C1F" w:rsidR="00C96366" w:rsidRPr="002D6693" w:rsidDel="00C44EBF" w:rsidRDefault="00C96366" w:rsidP="00A1288F">
            <w:pPr>
              <w:pStyle w:val="SIText-Italics"/>
              <w:rPr>
                <w:ins w:id="7" w:author="Jenni Oldfield" w:date="2025-11-11T11:27:00Z" w16du:dateUtc="2025-11-11T00:27:00Z"/>
                <w:moveFrom w:id="8" w:author="Lucinda O'Brien" w:date="2025-11-13T10:05:00Z" w16du:dateUtc="2025-11-12T23:05:00Z"/>
              </w:rPr>
            </w:pPr>
            <w:moveFrom w:id="9" w:author="Lucinda O'Brien" w:date="2025-11-13T10:05:00Z" w16du:dateUtc="2025-11-12T23:05:00Z">
              <w:ins w:id="10" w:author="Jenni Oldfield" w:date="2025-11-11T11:27:00Z" w16du:dateUtc="2025-11-11T00:27:00Z">
                <w:r w:rsidRPr="002D6693" w:rsidDel="00C44EBF">
                  <w:t xml:space="preserve">This section specifies different work environments and conditions </w:t>
                </w:r>
                <w:r w:rsidDel="00C44EBF">
                  <w:t>in which the task may be performed</w:t>
                </w:r>
                <w:r w:rsidRPr="002D6693" w:rsidDel="00C44EBF">
                  <w:t xml:space="preserve">. </w:t>
                </w:r>
              </w:ins>
            </w:moveFrom>
          </w:p>
          <w:p w14:paraId="798CF3E4" w14:textId="7DE1BD56" w:rsidR="00C96366" w:rsidRPr="00C32CE5" w:rsidDel="00C44EBF" w:rsidRDefault="00C96366" w:rsidP="00A1288F">
            <w:pPr>
              <w:pStyle w:val="SIText-Italics"/>
              <w:rPr>
                <w:ins w:id="11" w:author="Jenni Oldfield" w:date="2025-11-11T11:27:00Z" w16du:dateUtc="2025-11-11T00:27:00Z"/>
                <w:moveFrom w:id="12" w:author="Lucinda O'Brien" w:date="2025-11-13T10:05:00Z" w16du:dateUtc="2025-11-12T23:05:00Z"/>
              </w:rPr>
            </w:pPr>
            <w:moveFrom w:id="13" w:author="Lucinda O'Brien" w:date="2025-11-13T10:05:00Z" w16du:dateUtc="2025-11-12T23:05:00Z">
              <w:ins w:id="14" w:author="Jenni Oldfield" w:date="2025-11-11T11:27:00Z" w16du:dateUtc="2025-11-11T00:27:00Z">
                <w:r w:rsidRPr="002D6693" w:rsidDel="00C44EBF">
                  <w:t xml:space="preserve">This unit must be delivered in one of the following </w:t>
                </w:r>
                <w:r w:rsidDel="00C44EBF">
                  <w:t>registered meat processing wor</w:t>
                </w:r>
                <w:r w:rsidRPr="002D6693" w:rsidDel="00C44EBF">
                  <w:t>k environments.</w:t>
                </w:r>
              </w:ins>
            </w:moveFrom>
          </w:p>
        </w:tc>
      </w:tr>
      <w:tr w:rsidR="00C96366" w:rsidRPr="00C32CE5" w:rsidDel="00C44EBF" w14:paraId="1271656A" w14:textId="5A30367F" w:rsidTr="00A1288F">
        <w:trPr>
          <w:ins w:id="15" w:author="Jenni Oldfield" w:date="2025-11-11T11:27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26C95" w14:textId="6DAA1284" w:rsidR="00C96366" w:rsidRPr="00C32CE5" w:rsidDel="00C44EBF" w:rsidRDefault="00C96366" w:rsidP="00A1288F">
            <w:pPr>
              <w:pStyle w:val="SIText"/>
              <w:rPr>
                <w:ins w:id="16" w:author="Jenni Oldfield" w:date="2025-11-11T11:27:00Z" w16du:dateUtc="2025-11-11T00:27:00Z"/>
                <w:moveFrom w:id="17" w:author="Lucinda O'Brien" w:date="2025-11-13T10:05:00Z" w16du:dateUtc="2025-11-12T23:05:00Z"/>
              </w:rPr>
            </w:pPr>
            <w:moveFrom w:id="18" w:author="Lucinda O'Brien" w:date="2025-11-13T10:05:00Z" w16du:dateUtc="2025-11-12T23:05:00Z">
              <w:ins w:id="19" w:author="Jenni Oldfield" w:date="2025-11-11T11:27:00Z" w16du:dateUtc="2025-11-11T00:27:00Z">
                <w:r w:rsidRPr="00C32CE5" w:rsidDel="00C44EBF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C7B46" w14:textId="694473E2" w:rsidR="00C96366" w:rsidRPr="00C32CE5" w:rsidDel="00C44EBF" w:rsidRDefault="00C96366" w:rsidP="00A1288F">
            <w:pPr>
              <w:pStyle w:val="SIBulletList1"/>
              <w:rPr>
                <w:ins w:id="20" w:author="Jenni Oldfield" w:date="2025-11-11T11:27:00Z" w16du:dateUtc="2025-11-11T00:27:00Z"/>
                <w:moveFrom w:id="21" w:author="Lucinda O'Brien" w:date="2025-11-13T10:05:00Z" w16du:dateUtc="2025-11-12T23:05:00Z"/>
              </w:rPr>
            </w:pPr>
            <w:moveFrom w:id="22" w:author="Lucinda O'Brien" w:date="2025-11-13T10:05:00Z" w16du:dateUtc="2025-11-12T23:05:00Z">
              <w:ins w:id="23" w:author="Jenni Oldfield" w:date="2025-11-11T11:27:00Z" w16du:dateUtc="2025-11-11T00:27:00Z">
                <w:r w:rsidRPr="00C32CE5" w:rsidDel="00C44EBF">
                  <w:t xml:space="preserve">operating fewer than four days a week with a small throughput for one or more, small or large, species, or </w:t>
                </w:r>
              </w:ins>
            </w:moveFrom>
          </w:p>
          <w:p w14:paraId="043222E5" w14:textId="697F781F" w:rsidR="00C96366" w:rsidRPr="00C32CE5" w:rsidDel="00C44EBF" w:rsidRDefault="00C96366" w:rsidP="00A1288F">
            <w:pPr>
              <w:pStyle w:val="SIBulletList1"/>
              <w:rPr>
                <w:ins w:id="24" w:author="Jenni Oldfield" w:date="2025-11-11T11:27:00Z" w16du:dateUtc="2025-11-11T00:27:00Z"/>
                <w:moveFrom w:id="25" w:author="Lucinda O'Brien" w:date="2025-11-13T10:05:00Z" w16du:dateUtc="2025-11-12T23:05:00Z"/>
                <w:i/>
              </w:rPr>
            </w:pPr>
            <w:moveFrom w:id="26" w:author="Lucinda O'Brien" w:date="2025-11-13T10:05:00Z" w16du:dateUtc="2025-11-12T23:05:00Z">
              <w:ins w:id="27" w:author="Jenni Oldfield" w:date="2025-11-11T11:27:00Z" w16du:dateUtc="2025-11-11T00:27:00Z">
                <w:r w:rsidRPr="00C32CE5" w:rsidDel="00C44EBF">
                  <w:t xml:space="preserve">employing fewer than four workers on the processing floor </w:t>
                </w:r>
              </w:ins>
            </w:moveFrom>
          </w:p>
        </w:tc>
      </w:tr>
      <w:tr w:rsidR="00C96366" w:rsidRPr="00C32CE5" w:rsidDel="00C44EBF" w14:paraId="53651C83" w14:textId="428D8ED0" w:rsidTr="00A1288F">
        <w:trPr>
          <w:ins w:id="28" w:author="Jenni Oldfield" w:date="2025-11-11T11:27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4C28" w14:textId="65BCAAC5" w:rsidR="00C96366" w:rsidRPr="00C32CE5" w:rsidDel="00C44EBF" w:rsidRDefault="00C96366" w:rsidP="00A1288F">
            <w:pPr>
              <w:pStyle w:val="SIText"/>
              <w:rPr>
                <w:ins w:id="29" w:author="Jenni Oldfield" w:date="2025-11-11T11:27:00Z" w16du:dateUtc="2025-11-11T00:27:00Z"/>
                <w:moveFrom w:id="30" w:author="Lucinda O'Brien" w:date="2025-11-13T10:05:00Z" w16du:dateUtc="2025-11-12T23:05:00Z"/>
              </w:rPr>
            </w:pPr>
            <w:moveFrom w:id="31" w:author="Lucinda O'Brien" w:date="2025-11-13T10:05:00Z" w16du:dateUtc="2025-11-12T23:05:00Z">
              <w:ins w:id="32" w:author="Jenni Oldfield" w:date="2025-11-11T11:27:00Z" w16du:dateUtc="2025-11-11T00:27:00Z">
                <w:r w:rsidRPr="00C32CE5" w:rsidDel="00C44EBF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25A4C" w14:textId="48E74EC8" w:rsidR="00C96366" w:rsidRPr="00C32CE5" w:rsidDel="00C44EBF" w:rsidRDefault="00C96366" w:rsidP="00A1288F">
            <w:pPr>
              <w:pStyle w:val="SIBulletList1"/>
              <w:rPr>
                <w:ins w:id="33" w:author="Jenni Oldfield" w:date="2025-11-11T11:27:00Z" w16du:dateUtc="2025-11-11T00:27:00Z"/>
                <w:moveFrom w:id="34" w:author="Lucinda O'Brien" w:date="2025-11-13T10:05:00Z" w16du:dateUtc="2025-11-12T23:05:00Z"/>
              </w:rPr>
            </w:pPr>
            <w:moveFrom w:id="35" w:author="Lucinda O'Brien" w:date="2025-11-13T10:05:00Z" w16du:dateUtc="2025-11-12T23:05:00Z">
              <w:ins w:id="36" w:author="Jenni Oldfield" w:date="2025-11-11T11:27:00Z" w16du:dateUtc="2025-11-11T00:27:00Z">
                <w:r w:rsidRPr="00C32CE5" w:rsidDel="00C44EBF">
                  <w:t xml:space="preserve">operating more than four days a week with a throughput for one or more, small or large, species, or </w:t>
                </w:r>
              </w:ins>
            </w:moveFrom>
          </w:p>
          <w:p w14:paraId="781EDF30" w14:textId="0B6526C8" w:rsidR="00C96366" w:rsidRPr="00C32CE5" w:rsidDel="00C44EBF" w:rsidRDefault="00C96366" w:rsidP="00A1288F">
            <w:pPr>
              <w:pStyle w:val="SIBulletList1"/>
              <w:rPr>
                <w:ins w:id="37" w:author="Jenni Oldfield" w:date="2025-11-11T11:27:00Z" w16du:dateUtc="2025-11-11T00:27:00Z"/>
                <w:moveFrom w:id="38" w:author="Lucinda O'Brien" w:date="2025-11-13T10:05:00Z" w16du:dateUtc="2025-11-12T23:05:00Z"/>
              </w:rPr>
            </w:pPr>
            <w:moveFrom w:id="39" w:author="Lucinda O'Brien" w:date="2025-11-13T10:05:00Z" w16du:dateUtc="2025-11-12T23:05:00Z">
              <w:ins w:id="40" w:author="Jenni Oldfield" w:date="2025-11-11T11:27:00Z" w16du:dateUtc="2025-11-11T00:27:00Z">
                <w:r w:rsidRPr="00C32CE5" w:rsidDel="00C44EBF">
                  <w:t>employing more than four workers on the processing floor</w:t>
                </w:r>
              </w:ins>
            </w:moveFrom>
          </w:p>
        </w:tc>
      </w:tr>
      <w:moveFromRangeEnd w:id="4"/>
    </w:tbl>
    <w:p w14:paraId="6903B2F7" w14:textId="77777777" w:rsidR="00C96366" w:rsidRDefault="00C96366" w:rsidP="00C96366">
      <w:pPr>
        <w:rPr>
          <w:ins w:id="41" w:author="Jenni Oldfield" w:date="2025-11-11T11:27:00Z" w16du:dateUtc="2025-11-11T00:27:00Z"/>
        </w:rPr>
      </w:pPr>
    </w:p>
    <w:p w14:paraId="6ED4F2F9" w14:textId="53D2FA8A" w:rsidR="00666454" w:rsidDel="00C96366" w:rsidRDefault="00666454" w:rsidP="00F1749F">
      <w:pPr>
        <w:rPr>
          <w:del w:id="42" w:author="Jenni Oldfield" w:date="2025-11-11T11:27:00Z" w16du:dateUtc="2025-11-11T00:27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5059D" w14:paraId="175B3AC4" w14:textId="77777777" w:rsidTr="000F31BE">
        <w:tc>
          <w:tcPr>
            <w:tcW w:w="2689" w:type="dxa"/>
          </w:tcPr>
          <w:p w14:paraId="0B026291" w14:textId="5371836F" w:rsidR="00A5059D" w:rsidRDefault="00A5059D" w:rsidP="00A21D2E">
            <w:pPr>
              <w:pStyle w:val="SIText"/>
            </w:pPr>
            <w:r>
              <w:t>Learning</w:t>
            </w:r>
          </w:p>
        </w:tc>
        <w:tc>
          <w:tcPr>
            <w:tcW w:w="6327" w:type="dxa"/>
          </w:tcPr>
          <w:p w14:paraId="758C02FB" w14:textId="6FEAC2BF" w:rsidR="00A5059D" w:rsidRDefault="00A5059D" w:rsidP="00A21D2E">
            <w:pPr>
              <w:pStyle w:val="SIBulletList1"/>
            </w:pPr>
            <w:r>
              <w:t>Apply brands so that they are consistently legible</w:t>
            </w:r>
          </w:p>
        </w:tc>
      </w:tr>
      <w:tr w:rsidR="00A21D2E" w14:paraId="09B26D8C" w14:textId="77777777" w:rsidTr="000F31BE">
        <w:tc>
          <w:tcPr>
            <w:tcW w:w="2689" w:type="dxa"/>
          </w:tcPr>
          <w:p w14:paraId="1FBD352F" w14:textId="7F184387" w:rsidR="00A21D2E" w:rsidRPr="00042300" w:rsidRDefault="00A21D2E" w:rsidP="00A21D2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1FBDDFAE" w14:textId="2CCCEC4D" w:rsidR="00A21D2E" w:rsidRDefault="00A21D2E" w:rsidP="00A21D2E">
            <w:pPr>
              <w:pStyle w:val="SIBulletList1"/>
            </w:pPr>
            <w:r>
              <w:t>Interpret key elements of workplace instructions</w:t>
            </w:r>
            <w:r w:rsidR="00A45442">
              <w:t xml:space="preserve"> and</w:t>
            </w:r>
            <w:r>
              <w:t xml:space="preserve"> stamping </w:t>
            </w:r>
          </w:p>
          <w:p w14:paraId="38AE16EE" w14:textId="0273CCFB" w:rsidR="00A21D2E" w:rsidRPr="00042300" w:rsidRDefault="00A21D2E" w:rsidP="00A21D2E">
            <w:pPr>
              <w:pStyle w:val="SIBulletList1"/>
            </w:pPr>
            <w:r>
              <w:t>Differentiate between the different types of stamps and brands</w:t>
            </w:r>
          </w:p>
        </w:tc>
      </w:tr>
    </w:tbl>
    <w:p w14:paraId="0850A715" w14:textId="7B23F0B7" w:rsidR="00600188" w:rsidRDefault="00600188" w:rsidP="00F1749F">
      <w:pPr>
        <w:rPr>
          <w:ins w:id="43" w:author="Lucinda O'Brien" w:date="2025-11-13T10:05:00Z" w16du:dateUtc="2025-11-12T23:05:00Z"/>
        </w:rPr>
      </w:pPr>
    </w:p>
    <w:tbl>
      <w:tblPr>
        <w:tblStyle w:val="TableGrid"/>
        <w:tblpPr w:leftFromText="180" w:rightFromText="180" w:vertAnchor="text" w:horzAnchor="margin" w:tblpY="65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44EBF" w:rsidRPr="00C32CE5" w14:paraId="0CA0E44D" w14:textId="77777777" w:rsidTr="00C44EBF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C9854" w14:textId="77777777" w:rsidR="00C44EBF" w:rsidRPr="00C32CE5" w:rsidRDefault="00C44EBF" w:rsidP="00C44EBF">
            <w:pPr>
              <w:spacing w:after="160" w:line="259" w:lineRule="auto"/>
              <w:rPr>
                <w:moveTo w:id="44" w:author="Lucinda O'Brien" w:date="2025-11-13T10:05:00Z" w16du:dateUtc="2025-11-12T23:05:00Z"/>
                <w:b/>
              </w:rPr>
            </w:pPr>
            <w:moveToRangeStart w:id="45" w:author="Lucinda O'Brien" w:date="2025-11-13T10:05:00Z" w:name="move213920730"/>
            <w:moveTo w:id="46" w:author="Lucinda O'Brien" w:date="2025-11-13T10:05:00Z" w16du:dateUtc="2025-11-12T23:05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375CB565" w14:textId="77777777" w:rsidR="00C44EBF" w:rsidRPr="002D6693" w:rsidRDefault="00C44EBF" w:rsidP="00C44EBF">
            <w:pPr>
              <w:pStyle w:val="SIText-Italics"/>
              <w:rPr>
                <w:moveTo w:id="47" w:author="Lucinda O'Brien" w:date="2025-11-13T10:05:00Z" w16du:dateUtc="2025-11-12T23:05:00Z"/>
              </w:rPr>
            </w:pPr>
            <w:moveTo w:id="48" w:author="Lucinda O'Brien" w:date="2025-11-13T10:05:00Z" w16du:dateUtc="2025-11-12T23:05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7AA7A639" w14:textId="77777777" w:rsidR="00C44EBF" w:rsidRPr="00C32CE5" w:rsidRDefault="00C44EBF" w:rsidP="00C44EBF">
            <w:pPr>
              <w:pStyle w:val="SIText-Italics"/>
              <w:rPr>
                <w:moveTo w:id="49" w:author="Lucinda O'Brien" w:date="2025-11-13T10:05:00Z" w16du:dateUtc="2025-11-12T23:05:00Z"/>
              </w:rPr>
            </w:pPr>
            <w:moveTo w:id="50" w:author="Lucinda O'Brien" w:date="2025-11-13T10:05:00Z" w16du:dateUtc="2025-11-12T23:05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C44EBF" w:rsidRPr="00C32CE5" w14:paraId="03575437" w14:textId="77777777" w:rsidTr="00C44EB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320BD" w14:textId="77777777" w:rsidR="00C44EBF" w:rsidRPr="00C32CE5" w:rsidRDefault="00C44EBF" w:rsidP="00C44EBF">
            <w:pPr>
              <w:pStyle w:val="SIText"/>
              <w:rPr>
                <w:moveTo w:id="51" w:author="Lucinda O'Brien" w:date="2025-11-13T10:05:00Z" w16du:dateUtc="2025-11-12T23:05:00Z"/>
              </w:rPr>
            </w:pPr>
            <w:moveTo w:id="52" w:author="Lucinda O'Brien" w:date="2025-11-13T10:05:00Z" w16du:dateUtc="2025-11-12T23:05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A011" w14:textId="77777777" w:rsidR="00C44EBF" w:rsidRPr="00C32CE5" w:rsidRDefault="00C44EBF" w:rsidP="00C44EBF">
            <w:pPr>
              <w:pStyle w:val="SIBulletList1"/>
              <w:rPr>
                <w:moveTo w:id="53" w:author="Lucinda O'Brien" w:date="2025-11-13T10:05:00Z" w16du:dateUtc="2025-11-12T23:05:00Z"/>
              </w:rPr>
            </w:pPr>
            <w:moveTo w:id="54" w:author="Lucinda O'Brien" w:date="2025-11-13T10:05:00Z" w16du:dateUtc="2025-11-12T23:05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566888DC" w14:textId="77777777" w:rsidR="00C44EBF" w:rsidRPr="00C32CE5" w:rsidRDefault="00C44EBF" w:rsidP="00C44EBF">
            <w:pPr>
              <w:pStyle w:val="SIBulletList1"/>
              <w:rPr>
                <w:moveTo w:id="55" w:author="Lucinda O'Brien" w:date="2025-11-13T10:05:00Z" w16du:dateUtc="2025-11-12T23:05:00Z"/>
                <w:i/>
              </w:rPr>
            </w:pPr>
            <w:moveTo w:id="56" w:author="Lucinda O'Brien" w:date="2025-11-13T10:05:00Z" w16du:dateUtc="2025-11-12T23:05:00Z">
              <w:r w:rsidRPr="00C32CE5">
                <w:t xml:space="preserve">employing fewer than four workers on the processing floor </w:t>
              </w:r>
            </w:moveTo>
          </w:p>
        </w:tc>
      </w:tr>
      <w:tr w:rsidR="00C44EBF" w:rsidRPr="00C32CE5" w14:paraId="7870E526" w14:textId="77777777" w:rsidTr="00C44EB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671DC" w14:textId="77777777" w:rsidR="00C44EBF" w:rsidRPr="00C32CE5" w:rsidRDefault="00C44EBF" w:rsidP="00C44EBF">
            <w:pPr>
              <w:pStyle w:val="SIText"/>
              <w:rPr>
                <w:moveTo w:id="57" w:author="Lucinda O'Brien" w:date="2025-11-13T10:05:00Z" w16du:dateUtc="2025-11-12T23:05:00Z"/>
              </w:rPr>
            </w:pPr>
            <w:moveTo w:id="58" w:author="Lucinda O'Brien" w:date="2025-11-13T10:05:00Z" w16du:dateUtc="2025-11-12T23:05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E162" w14:textId="77777777" w:rsidR="00C44EBF" w:rsidRPr="00C32CE5" w:rsidRDefault="00C44EBF" w:rsidP="00C44EBF">
            <w:pPr>
              <w:pStyle w:val="SIBulletList1"/>
              <w:rPr>
                <w:moveTo w:id="59" w:author="Lucinda O'Brien" w:date="2025-11-13T10:05:00Z" w16du:dateUtc="2025-11-12T23:05:00Z"/>
              </w:rPr>
            </w:pPr>
            <w:moveTo w:id="60" w:author="Lucinda O'Brien" w:date="2025-11-13T10:05:00Z" w16du:dateUtc="2025-11-12T23:05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57F54BFC" w14:textId="77777777" w:rsidR="00C44EBF" w:rsidRPr="00C32CE5" w:rsidRDefault="00C44EBF" w:rsidP="00C44EBF">
            <w:pPr>
              <w:pStyle w:val="SIBulletList1"/>
              <w:rPr>
                <w:moveTo w:id="61" w:author="Lucinda O'Brien" w:date="2025-11-13T10:05:00Z" w16du:dateUtc="2025-11-12T23:05:00Z"/>
              </w:rPr>
            </w:pPr>
            <w:moveTo w:id="62" w:author="Lucinda O'Brien" w:date="2025-11-13T10:05:00Z" w16du:dateUtc="2025-11-12T23:05:00Z">
              <w:r w:rsidRPr="00C32CE5">
                <w:t>employing more than four workers on the processing floor</w:t>
              </w:r>
            </w:moveTo>
          </w:p>
        </w:tc>
      </w:tr>
      <w:moveToRangeEnd w:id="45"/>
    </w:tbl>
    <w:p w14:paraId="02E1A743" w14:textId="77777777" w:rsidR="00C44EBF" w:rsidRDefault="00C44EBF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0C376B4" w:rsidR="002B6FFD" w:rsidRDefault="002B0A7C" w:rsidP="00B93720">
            <w:pPr>
              <w:pStyle w:val="SIText"/>
            </w:pPr>
            <w:r w:rsidRPr="00C3168A">
              <w:t>AMPCRP2</w:t>
            </w:r>
            <w:r w:rsidR="00E20386">
              <w:t>22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4B70D5">
              <w:t xml:space="preserve">Stamp </w:t>
            </w:r>
            <w:r w:rsidR="00AF59C3" w:rsidRPr="0007343A">
              <w:t>carcase</w:t>
            </w:r>
            <w:r w:rsidR="00642685">
              <w:t>s</w:t>
            </w:r>
          </w:p>
        </w:tc>
        <w:tc>
          <w:tcPr>
            <w:tcW w:w="2254" w:type="dxa"/>
          </w:tcPr>
          <w:p w14:paraId="30E795CC" w14:textId="11D3238E" w:rsidR="002B6FFD" w:rsidRDefault="00572F50" w:rsidP="00B93720">
            <w:pPr>
              <w:pStyle w:val="SIText"/>
            </w:pPr>
            <w:r w:rsidRPr="0007343A">
              <w:t xml:space="preserve">AMPA2064 </w:t>
            </w:r>
            <w:r w:rsidR="00AF59C3" w:rsidRPr="00AF59C3">
              <w:t>Label and stamp carcase</w:t>
            </w:r>
          </w:p>
        </w:tc>
        <w:tc>
          <w:tcPr>
            <w:tcW w:w="2254" w:type="dxa"/>
          </w:tcPr>
          <w:p w14:paraId="78971648" w14:textId="54F648AA" w:rsidR="00A21D2E" w:rsidRDefault="00A21D2E" w:rsidP="00A21D2E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</w:t>
            </w:r>
            <w:r w:rsidR="00961016">
              <w:rPr>
                <w:rStyle w:val="SITempText-Green"/>
                <w:color w:val="000000" w:themeColor="text1"/>
                <w:sz w:val="20"/>
              </w:rPr>
              <w:t xml:space="preserve"> and title</w:t>
            </w:r>
            <w:r w:rsidRPr="0083742E">
              <w:rPr>
                <w:rStyle w:val="SITempText-Green"/>
                <w:color w:val="000000" w:themeColor="text1"/>
                <w:sz w:val="20"/>
              </w:rPr>
              <w:t xml:space="preserve"> updated</w:t>
            </w:r>
          </w:p>
          <w:p w14:paraId="1515C999" w14:textId="634BF444" w:rsidR="00A55692" w:rsidRDefault="00A55692" w:rsidP="00A21D2E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54656BB3" w14:textId="70650C66" w:rsidR="00A55692" w:rsidRDefault="00A55692" w:rsidP="00A21D2E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573ED2EC" w14:textId="77777777" w:rsidR="00A21D2E" w:rsidRPr="0083742E" w:rsidRDefault="00A21D2E" w:rsidP="00A21D2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02E90DC" w14:textId="77777777" w:rsidR="00A21D2E" w:rsidRDefault="00A21D2E" w:rsidP="00A21D2E">
            <w:pPr>
              <w:pStyle w:val="SIText"/>
              <w:rPr>
                <w:ins w:id="63" w:author="Jenni Oldfield" w:date="2025-11-11T11:27:00Z" w16du:dateUtc="2025-11-11T00:27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1D62933" w14:textId="379FC9C3" w:rsidR="00C96366" w:rsidRPr="0083742E" w:rsidRDefault="00C96366" w:rsidP="00A21D2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ins w:id="64" w:author="Jenni Oldfield" w:date="2025-11-11T11:27:00Z" w16du:dateUtc="2025-11-11T00:27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27096807" w14:textId="289E9C27" w:rsidR="00C3168A" w:rsidRDefault="00F3621E" w:rsidP="00A21D2E">
            <w:r w:rsidRPr="00F3621E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DB06F8">
              <w:rPr>
                <w:rStyle w:val="SITempText-Green"/>
                <w:color w:val="000000" w:themeColor="text1"/>
                <w:sz w:val="20"/>
              </w:rPr>
              <w:t>-</w:t>
            </w:r>
            <w:r w:rsidRPr="00F3621E">
              <w:rPr>
                <w:rStyle w:val="SITempText-Green"/>
                <w:color w:val="000000" w:themeColor="text1"/>
                <w:sz w:val="20"/>
              </w:rPr>
              <w:t>worded for clarity</w:t>
            </w:r>
            <w:r w:rsidR="00961016" w:rsidRPr="00A3748F">
              <w:t xml:space="preserve"> </w:t>
            </w:r>
          </w:p>
          <w:p w14:paraId="12E4212C" w14:textId="77777777" w:rsidR="00C3168A" w:rsidRDefault="00C3168A" w:rsidP="00A21D2E">
            <w:pPr>
              <w:rPr>
                <w:rStyle w:val="SITextChar"/>
              </w:rPr>
            </w:pPr>
          </w:p>
          <w:p w14:paraId="3F6A7233" w14:textId="2315B597" w:rsidR="002B6FFD" w:rsidRPr="007674F5" w:rsidRDefault="00961016" w:rsidP="00A21D2E">
            <w:pPr>
              <w:rPr>
                <w:rStyle w:val="SITempText-Green"/>
                <w:rFonts w:asciiTheme="minorHAnsi" w:hAnsiTheme="minorHAnsi"/>
                <w:color w:val="auto"/>
              </w:rPr>
            </w:pPr>
            <w:r w:rsidRPr="007674F5">
              <w:rPr>
                <w:rStyle w:val="SITextChar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5ADA9F6" w:rsidR="002941AB" w:rsidRDefault="00A45442" w:rsidP="00BB6E0C">
            <w:pPr>
              <w:pStyle w:val="SIText"/>
            </w:pPr>
            <w:r w:rsidRPr="00A45442">
              <w:t>https://vetnet.gov.au/Pages/TrainingDocs.aspx?q=5e2e56b7-698f-4822-84bb-25adbb8443a7</w:t>
            </w:r>
          </w:p>
        </w:tc>
      </w:tr>
    </w:tbl>
    <w:p w14:paraId="29D4C25F" w14:textId="4520FD9F" w:rsidR="007674F5" w:rsidDel="00A72E9C" w:rsidRDefault="007674F5">
      <w:pPr>
        <w:rPr>
          <w:del w:id="65" w:author="Lucinda O'Brien" w:date="2025-11-13T10:05:00Z" w16du:dateUtc="2025-11-12T23:05:00Z"/>
        </w:rPr>
      </w:pPr>
    </w:p>
    <w:p w14:paraId="1AAFD8BE" w14:textId="77777777" w:rsidR="007674F5" w:rsidRDefault="007674F5">
      <w:del w:id="66" w:author="Lucinda O'Brien" w:date="2025-11-13T10:05:00Z" w16du:dateUtc="2025-11-12T23:05:00Z">
        <w:r w:rsidDel="00A72E9C">
          <w:br w:type="page"/>
        </w:r>
      </w:del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025E22A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B0A7C"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B0A7C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E20386">
              <w:rPr>
                <w:rFonts w:eastAsia="Times New Roman" w:cstheme="minorHAnsi"/>
                <w:color w:val="213430"/>
                <w:lang w:eastAsia="en-AU"/>
              </w:rPr>
              <w:t>22</w:t>
            </w:r>
            <w:r w:rsidR="002B0A7C">
              <w:t xml:space="preserve"> </w:t>
            </w:r>
            <w:r w:rsidR="00642685">
              <w:t>S</w:t>
            </w:r>
            <w:r w:rsidR="00AF59C3" w:rsidRPr="0007343A">
              <w:t>tamp carcase</w:t>
            </w:r>
            <w:r w:rsidR="00642685">
              <w:t>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4878378" w14:textId="77777777" w:rsidR="00A5059D" w:rsidRDefault="00145CA6" w:rsidP="00A5059D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2B5C1712" w14:textId="5ADEA968" w:rsidR="009460FB" w:rsidRDefault="00A5059D" w:rsidP="009460FB">
            <w:pPr>
              <w:pStyle w:val="SIText"/>
            </w:pPr>
            <w:r w:rsidRPr="009B2D0A">
              <w:t>There must be evidence that the individual has</w:t>
            </w:r>
            <w:r w:rsidR="00027CE3" w:rsidRPr="00027CE3">
              <w:t xml:space="preserve"> stamp</w:t>
            </w:r>
            <w:r>
              <w:t>ed carcases</w:t>
            </w:r>
            <w:r w:rsidR="002C335D">
              <w:t xml:space="preserve">, </w:t>
            </w:r>
            <w:r>
              <w:t xml:space="preserve">following </w:t>
            </w:r>
            <w:r w:rsidR="00027CE3" w:rsidRPr="00027CE3">
              <w:t>workplace requirements</w:t>
            </w:r>
            <w:r w:rsidR="001738A8">
              <w:t>,</w:t>
            </w:r>
            <w:r w:rsidR="009460FB">
              <w:t xml:space="preserve"> in a micro or larger meat processing premises. </w:t>
            </w:r>
          </w:p>
          <w:p w14:paraId="06EDD686" w14:textId="2C979E05" w:rsidR="009460FB" w:rsidRPr="003D723E" w:rsidDel="007C477D" w:rsidRDefault="009460FB" w:rsidP="009460FB">
            <w:pPr>
              <w:pStyle w:val="SIText"/>
              <w:rPr>
                <w:del w:id="67" w:author="Jenni Oldfield" w:date="2025-11-11T11:28:00Z" w16du:dateUtc="2025-11-11T00:28:00Z"/>
                <w:b/>
                <w:bCs/>
              </w:rPr>
            </w:pPr>
            <w:del w:id="68" w:author="Jenni Oldfield" w:date="2025-11-11T11:28:00Z" w16du:dateUtc="2025-11-11T00:28:00Z">
              <w:r w:rsidDel="007C477D">
                <w:rPr>
                  <w:b/>
                  <w:bCs/>
                </w:rPr>
                <w:delText>In m</w:delText>
              </w:r>
              <w:r w:rsidRPr="003D723E" w:rsidDel="007C477D">
                <w:rPr>
                  <w:b/>
                  <w:bCs/>
                </w:rPr>
                <w:delText xml:space="preserve">icro </w:delText>
              </w:r>
              <w:r w:rsidDel="007C477D">
                <w:rPr>
                  <w:b/>
                  <w:bCs/>
                </w:rPr>
                <w:delText>meat processing premises</w:delText>
              </w:r>
            </w:del>
          </w:p>
          <w:p w14:paraId="6D4B8302" w14:textId="7CBB3E88" w:rsidR="009460FB" w:rsidRPr="003D723E" w:rsidDel="007C477D" w:rsidRDefault="009460FB" w:rsidP="009460FB">
            <w:pPr>
              <w:pStyle w:val="SIText"/>
              <w:rPr>
                <w:del w:id="69" w:author="Jenni Oldfield" w:date="2025-11-11T11:28:00Z" w16du:dateUtc="2025-11-11T00:28:00Z"/>
              </w:rPr>
            </w:pPr>
            <w:del w:id="70" w:author="Jenni Oldfield" w:date="2025-11-11T11:28:00Z" w16du:dateUtc="2025-11-11T00:28:00Z">
              <w:r w:rsidRPr="003D723E" w:rsidDel="007C477D">
                <w:delText>For large stock</w:delText>
              </w:r>
              <w:r w:rsidDel="007C477D">
                <w:delText>,</w:delText>
              </w:r>
              <w:r w:rsidRPr="003D723E" w:rsidDel="007C477D">
                <w:delText xml:space="preserve"> </w:delText>
              </w:r>
              <w:r w:rsidDel="007C477D">
                <w:delText>the</w:delText>
              </w:r>
              <w:r w:rsidRPr="003D723E" w:rsidDel="007C477D">
                <w:delText xml:space="preserve"> assessor </w:delText>
              </w:r>
              <w:r w:rsidDel="007C477D">
                <w:delText>must</w:delText>
              </w:r>
              <w:r w:rsidRPr="003D723E" w:rsidDel="007C477D">
                <w:delText xml:space="preserve"> observe the </w:delText>
              </w:r>
              <w:r w:rsidDel="007C477D">
                <w:delText>individual</w:delText>
              </w:r>
              <w:r w:rsidRPr="003D723E" w:rsidDel="007C477D">
                <w:delText xml:space="preserve"> working on a minimum of</w:delText>
              </w:r>
              <w:r w:rsidR="00A45442" w:rsidDel="007C477D">
                <w:delText xml:space="preserve"> </w:delText>
              </w:r>
              <w:r w:rsidR="00793BB3" w:rsidDel="007C477D">
                <w:delText>two</w:delText>
              </w:r>
              <w:r w:rsidRPr="003D723E" w:rsidDel="007C477D">
                <w:delText xml:space="preserve"> carcases and for small stock</w:delText>
              </w:r>
              <w:r w:rsidDel="007C477D">
                <w:delText>,</w:delText>
              </w:r>
              <w:r w:rsidRPr="003D723E" w:rsidDel="007C477D">
                <w:delText xml:space="preserve"> a minimum of </w:delText>
              </w:r>
              <w:r w:rsidR="00793BB3" w:rsidDel="007C477D">
                <w:delText>six</w:delText>
              </w:r>
              <w:r w:rsidRPr="003D723E" w:rsidDel="007C477D">
                <w:delText xml:space="preserve"> carcases</w:delText>
              </w:r>
              <w:r w:rsidDel="007C477D">
                <w:delText>.</w:delText>
              </w:r>
              <w:r w:rsidRPr="003D723E" w:rsidDel="007C477D">
                <w:delText xml:space="preserve"> </w:delText>
              </w:r>
              <w:r w:rsidDel="007C477D">
                <w:delText>W</w:delText>
              </w:r>
              <w:r w:rsidRPr="003D723E" w:rsidDel="007C477D">
                <w:delText>here more than one small stock species is being processed</w:delText>
              </w:r>
              <w:r w:rsidDel="007C477D">
                <w:delText xml:space="preserve">, the assessor must observe the individual working on all species to </w:delText>
              </w:r>
              <w:r w:rsidRPr="003D723E" w:rsidDel="007C477D">
                <w:delText xml:space="preserve">a total of </w:delText>
              </w:r>
              <w:r w:rsidR="00793BB3" w:rsidDel="007C477D">
                <w:delText>six</w:delText>
              </w:r>
              <w:r w:rsidRPr="003D723E" w:rsidDel="007C477D">
                <w:delText xml:space="preserve"> carcases.</w:delText>
              </w:r>
            </w:del>
          </w:p>
          <w:p w14:paraId="04EDC3A4" w14:textId="3CC24FB8" w:rsidR="009460FB" w:rsidRPr="003D723E" w:rsidDel="007C477D" w:rsidRDefault="009460FB" w:rsidP="009460FB">
            <w:pPr>
              <w:pStyle w:val="SIText"/>
              <w:rPr>
                <w:del w:id="71" w:author="Jenni Oldfield" w:date="2025-11-11T11:28:00Z" w16du:dateUtc="2025-11-11T00:28:00Z"/>
              </w:rPr>
            </w:pPr>
            <w:del w:id="72" w:author="Jenni Oldfield" w:date="2025-11-11T11:28:00Z" w16du:dateUtc="2025-11-11T00:28:00Z">
              <w:r w:rsidDel="007C477D">
                <w:delText>There must also be</w:delText>
              </w:r>
              <w:r w:rsidRPr="003D723E" w:rsidDel="007C477D">
                <w:delText xml:space="preserve"> evidence that the </w:delText>
              </w:r>
              <w:r w:rsidDel="007C477D">
                <w:delText>individual</w:delText>
              </w:r>
              <w:r w:rsidRPr="003D723E" w:rsidDel="007C477D">
                <w:delText xml:space="preserve"> has completed </w:delText>
              </w:r>
              <w:r w:rsidR="00793BB3" w:rsidDel="007C477D">
                <w:delText>two</w:delText>
              </w:r>
              <w:r w:rsidRPr="003D723E" w:rsidDel="007C477D">
                <w:delText xml:space="preserve"> shifts </w:delText>
              </w:r>
              <w:r w:rsidDel="007C477D">
                <w:delText>on the job,</w:delText>
              </w:r>
              <w:r w:rsidRPr="003D723E" w:rsidDel="007C477D">
                <w:delText xml:space="preserve"> fulfilling workplace requirements (these shifts may include normal rotations into and out of the relevant </w:delText>
              </w:r>
              <w:r w:rsidDel="007C477D">
                <w:delText>work task</w:delText>
              </w:r>
              <w:r w:rsidRPr="003D723E" w:rsidDel="007C477D">
                <w:delText>).</w:delText>
              </w:r>
            </w:del>
          </w:p>
          <w:p w14:paraId="30770AE0" w14:textId="061A9531" w:rsidR="009460FB" w:rsidRPr="003D723E" w:rsidDel="007C477D" w:rsidRDefault="009460FB" w:rsidP="009460FB">
            <w:pPr>
              <w:pStyle w:val="SIText"/>
              <w:rPr>
                <w:del w:id="73" w:author="Jenni Oldfield" w:date="2025-11-11T11:28:00Z" w16du:dateUtc="2025-11-11T00:28:00Z"/>
                <w:b/>
                <w:bCs/>
              </w:rPr>
            </w:pPr>
            <w:del w:id="74" w:author="Jenni Oldfield" w:date="2025-11-11T11:28:00Z" w16du:dateUtc="2025-11-11T00:28:00Z">
              <w:r w:rsidDel="007C477D">
                <w:rPr>
                  <w:b/>
                  <w:bCs/>
                </w:rPr>
                <w:delText>In l</w:delText>
              </w:r>
              <w:r w:rsidRPr="003D723E" w:rsidDel="007C477D">
                <w:rPr>
                  <w:b/>
                  <w:bCs/>
                </w:rPr>
                <w:delText xml:space="preserve">arger </w:delText>
              </w:r>
              <w:r w:rsidDel="007C477D">
                <w:rPr>
                  <w:b/>
                  <w:bCs/>
                </w:rPr>
                <w:delText>meat processing premises</w:delText>
              </w:r>
            </w:del>
          </w:p>
          <w:p w14:paraId="61E8F1DD" w14:textId="77F268A0" w:rsidR="009460FB" w:rsidRPr="003D723E" w:rsidDel="007C477D" w:rsidRDefault="009460FB" w:rsidP="009460FB">
            <w:pPr>
              <w:pStyle w:val="SIText"/>
              <w:rPr>
                <w:del w:id="75" w:author="Jenni Oldfield" w:date="2025-11-11T11:28:00Z" w16du:dateUtc="2025-11-11T00:28:00Z"/>
              </w:rPr>
            </w:pPr>
            <w:del w:id="76" w:author="Jenni Oldfield" w:date="2025-11-11T11:28:00Z" w16du:dateUtc="2025-11-11T00:28:00Z">
              <w:r w:rsidRPr="003D723E" w:rsidDel="007C477D">
                <w:delText>For large stock</w:delText>
              </w:r>
              <w:r w:rsidR="00A45442" w:rsidDel="007C477D">
                <w:delText>,</w:delText>
              </w:r>
              <w:r w:rsidRPr="003D723E" w:rsidDel="007C477D">
                <w:delText xml:space="preserve"> </w:delText>
              </w:r>
              <w:r w:rsidDel="007C477D">
                <w:delText>the</w:delText>
              </w:r>
              <w:r w:rsidRPr="003D723E" w:rsidDel="007C477D">
                <w:delText xml:space="preserve"> assessor </w:delText>
              </w:r>
              <w:r w:rsidDel="007C477D">
                <w:delText>must</w:delText>
              </w:r>
              <w:r w:rsidRPr="003D723E" w:rsidDel="007C477D">
                <w:delText xml:space="preserve"> observe the </w:delText>
              </w:r>
              <w:r w:rsidDel="007C477D">
                <w:delText>individual</w:delText>
              </w:r>
              <w:r w:rsidRPr="003D723E" w:rsidDel="007C477D">
                <w:delText xml:space="preserve"> working on a minimum of </w:delText>
              </w:r>
              <w:r w:rsidR="00793BB3" w:rsidDel="007C477D">
                <w:delText>four</w:delText>
              </w:r>
              <w:r w:rsidRPr="003D723E" w:rsidDel="007C477D">
                <w:delText xml:space="preserve"> carcases</w:delText>
              </w:r>
              <w:r w:rsidDel="007C477D">
                <w:delText xml:space="preserve"> </w:delText>
              </w:r>
              <w:r w:rsidRPr="003D723E" w:rsidDel="007C477D">
                <w:delText xml:space="preserve">or </w:delText>
              </w:r>
              <w:r w:rsidDel="007C477D">
                <w:delText xml:space="preserve">for </w:delText>
              </w:r>
              <w:r w:rsidRPr="003D723E" w:rsidDel="007C477D">
                <w:delText>15</w:delText>
              </w:r>
              <w:r w:rsidDel="007C477D">
                <w:delText xml:space="preserve"> </w:delText>
              </w:r>
              <w:r w:rsidRPr="003D723E" w:rsidDel="007C477D">
                <w:delText>min</w:delText>
              </w:r>
              <w:r w:rsidDel="007C477D">
                <w:delText>utes,</w:delText>
              </w:r>
              <w:r w:rsidRPr="003D723E" w:rsidDel="007C477D">
                <w:delText xml:space="preserve"> whichever comes first.</w:delText>
              </w:r>
            </w:del>
          </w:p>
          <w:p w14:paraId="409397DB" w14:textId="7EE05717" w:rsidR="009460FB" w:rsidRPr="003D723E" w:rsidDel="007C477D" w:rsidRDefault="009460FB" w:rsidP="009460FB">
            <w:pPr>
              <w:pStyle w:val="SIText"/>
              <w:rPr>
                <w:del w:id="77" w:author="Jenni Oldfield" w:date="2025-11-11T11:28:00Z" w16du:dateUtc="2025-11-11T00:28:00Z"/>
              </w:rPr>
            </w:pPr>
            <w:del w:id="78" w:author="Jenni Oldfield" w:date="2025-11-11T11:28:00Z" w16du:dateUtc="2025-11-11T00:28:00Z">
              <w:r w:rsidRPr="003D723E" w:rsidDel="007C477D">
                <w:delText>For small stock</w:delText>
              </w:r>
              <w:r w:rsidR="00A45442" w:rsidDel="007C477D">
                <w:delText>,</w:delText>
              </w:r>
              <w:r w:rsidRPr="003D723E" w:rsidDel="007C477D">
                <w:delText xml:space="preserve"> </w:delText>
              </w:r>
              <w:r w:rsidDel="007C477D">
                <w:delText>the</w:delText>
              </w:r>
              <w:r w:rsidRPr="003D723E" w:rsidDel="007C477D">
                <w:delText xml:space="preserve"> assessor </w:delText>
              </w:r>
              <w:r w:rsidDel="007C477D">
                <w:delText>must</w:delText>
              </w:r>
              <w:r w:rsidRPr="003D723E" w:rsidDel="007C477D">
                <w:delText xml:space="preserve"> observe the </w:delText>
              </w:r>
              <w:r w:rsidDel="007C477D">
                <w:delText>individual</w:delText>
              </w:r>
              <w:r w:rsidRPr="003D723E" w:rsidDel="007C477D">
                <w:delText xml:space="preserve"> working on a minimum of </w:delText>
              </w:r>
              <w:r w:rsidDel="007C477D">
                <w:delText>20</w:delText>
              </w:r>
              <w:r w:rsidRPr="003D723E" w:rsidDel="007C477D">
                <w:delText xml:space="preserve"> carcases or </w:delText>
              </w:r>
              <w:r w:rsidDel="007C477D">
                <w:delText xml:space="preserve">for </w:delText>
              </w:r>
              <w:r w:rsidRPr="003D723E" w:rsidDel="007C477D">
                <w:delText>15 minutes</w:delText>
              </w:r>
              <w:r w:rsidDel="007C477D">
                <w:delText>,</w:delText>
              </w:r>
              <w:r w:rsidRPr="003D723E" w:rsidDel="007C477D">
                <w:delText xml:space="preserve"> whichever comes first.</w:delText>
              </w:r>
            </w:del>
          </w:p>
          <w:p w14:paraId="79358DF6" w14:textId="4A5AEF27" w:rsidR="009460FB" w:rsidRDefault="009460FB" w:rsidP="009460F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793BB3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9676AEA" w14:textId="77777777" w:rsidR="0091406A" w:rsidRPr="003F449E" w:rsidRDefault="0091406A" w:rsidP="0091406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9C68A4D" w:rsidR="00145CA6" w:rsidRDefault="0091406A" w:rsidP="00F3621E">
            <w:pPr>
              <w:pStyle w:val="SIBulletList1"/>
              <w:numPr>
                <w:ilvl w:val="0"/>
                <w:numId w:val="0"/>
              </w:numPr>
            </w:pPr>
            <w:r w:rsidRPr="00A27977">
              <w:t xml:space="preserve">All performance evidence specified above must be demonstrated in a </w:t>
            </w:r>
            <w:r w:rsidR="00664D4B">
              <w:t>meat processing</w:t>
            </w:r>
            <w:r w:rsidR="00664D4B" w:rsidRPr="00A27977"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361DE88" w14:textId="36A99B3D" w:rsidR="0091406A" w:rsidRDefault="0091406A" w:rsidP="00AF59C3">
            <w:pPr>
              <w:pStyle w:val="SIBulletList1"/>
            </w:pPr>
            <w:r>
              <w:t>workplace requirements for stamping carcases</w:t>
            </w:r>
          </w:p>
          <w:p w14:paraId="5524E838" w14:textId="02564A02" w:rsidR="00AF59C3" w:rsidRDefault="00AF59C3" w:rsidP="00AF59C3">
            <w:pPr>
              <w:pStyle w:val="SIBulletList1"/>
            </w:pPr>
            <w:r>
              <w:t>security arrangements for stamps when not in use</w:t>
            </w:r>
          </w:p>
          <w:p w14:paraId="03ED8DC1" w14:textId="2B15E674" w:rsidR="00AF59C3" w:rsidRDefault="00AF59C3" w:rsidP="00AF59C3">
            <w:pPr>
              <w:pStyle w:val="SIBulletList1"/>
            </w:pPr>
            <w:r>
              <w:t>consequences of incorrect stamping or branding</w:t>
            </w:r>
          </w:p>
          <w:p w14:paraId="513C61BC" w14:textId="0230D87B" w:rsidR="00AF59C3" w:rsidRDefault="00AF59C3" w:rsidP="00211901">
            <w:pPr>
              <w:pStyle w:val="SIBulletList1"/>
            </w:pPr>
            <w:r>
              <w:t xml:space="preserve">methods </w:t>
            </w:r>
            <w:r w:rsidR="00A5059D">
              <w:t xml:space="preserve">for </w:t>
            </w:r>
            <w:r>
              <w:t>stamping and branding</w:t>
            </w:r>
          </w:p>
          <w:p w14:paraId="147E3700" w14:textId="77777777" w:rsidR="00AF59C3" w:rsidRDefault="00AF59C3" w:rsidP="00AF59C3">
            <w:pPr>
              <w:pStyle w:val="SIBulletList1"/>
            </w:pPr>
            <w:r>
              <w:t>relevant workplace health and safety requirements</w:t>
            </w:r>
          </w:p>
          <w:p w14:paraId="3D270A78" w14:textId="7E4CE05E" w:rsidR="004D6F12" w:rsidRDefault="00AF59C3" w:rsidP="00AF59C3">
            <w:pPr>
              <w:pStyle w:val="SIBulletList1"/>
            </w:pPr>
            <w:r>
              <w:t>types of stamps and brands</w:t>
            </w:r>
          </w:p>
          <w:p w14:paraId="18C03516" w14:textId="66487B85" w:rsidR="00A5059D" w:rsidRDefault="00A5059D" w:rsidP="00AF59C3">
            <w:pPr>
              <w:pStyle w:val="SIBulletList1"/>
            </w:pPr>
            <w:r>
              <w:t>secure storage requirements for brands and stamps</w:t>
            </w:r>
          </w:p>
          <w:p w14:paraId="2CCDFD46" w14:textId="4B161695" w:rsidR="00A5059D" w:rsidRDefault="00A5059D" w:rsidP="0091406A">
            <w:pPr>
              <w:pStyle w:val="SIBulletList1"/>
            </w:pPr>
            <w:r>
              <w:t>hazards associated with grading carcases</w:t>
            </w:r>
            <w:r w:rsidR="00A45442">
              <w:t>,</w:t>
            </w:r>
            <w:r>
              <w:t xml:space="preserve"> and how the associated risks are controlled</w:t>
            </w:r>
            <w:r w:rsidR="0091406A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ADEE270" w14:textId="77777777" w:rsidR="00A5059D" w:rsidRDefault="00A5059D" w:rsidP="00A5059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3A19F9A" w14:textId="77777777" w:rsidR="00A5059D" w:rsidRPr="00095527" w:rsidRDefault="00A5059D" w:rsidP="00A5059D">
            <w:pPr>
              <w:pStyle w:val="SIBulletList1"/>
            </w:pPr>
            <w:r w:rsidRPr="00095527">
              <w:t>physical conditions:</w:t>
            </w:r>
          </w:p>
          <w:p w14:paraId="1A74CAA3" w14:textId="086DEA73" w:rsidR="00A5059D" w:rsidRPr="007674F5" w:rsidRDefault="00A5059D" w:rsidP="00A5059D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7674F5">
              <w:rPr>
                <w:i/>
                <w:iCs/>
              </w:rPr>
              <w:t xml:space="preserve">skills must be demonstrated in a </w:t>
            </w:r>
            <w:r w:rsidR="00211901">
              <w:rPr>
                <w:i/>
                <w:iCs/>
              </w:rPr>
              <w:t>meat processing</w:t>
            </w:r>
            <w:r w:rsidR="0091406A" w:rsidRPr="007674F5">
              <w:rPr>
                <w:i/>
                <w:iCs/>
              </w:rPr>
              <w:t xml:space="preserve"> premises at workplace production speed</w:t>
            </w:r>
          </w:p>
          <w:p w14:paraId="31D373F8" w14:textId="77777777" w:rsidR="00A5059D" w:rsidRPr="00095527" w:rsidRDefault="00A5059D" w:rsidP="00A5059D">
            <w:pPr>
              <w:pStyle w:val="SIBulletList1"/>
            </w:pPr>
            <w:r w:rsidRPr="00095527">
              <w:t>resources, equipment and materials:</w:t>
            </w:r>
          </w:p>
          <w:p w14:paraId="1814CD7C" w14:textId="056173BF" w:rsidR="00A5059D" w:rsidRPr="007674F5" w:rsidRDefault="00A5059D" w:rsidP="00A5059D">
            <w:pPr>
              <w:pStyle w:val="SIBulletList2"/>
              <w:rPr>
                <w:i/>
                <w:iCs/>
              </w:rPr>
            </w:pPr>
            <w:r w:rsidRPr="007674F5">
              <w:rPr>
                <w:i/>
                <w:iCs/>
              </w:rPr>
              <w:t>personal protective equipment</w:t>
            </w:r>
            <w:r w:rsidR="00211901">
              <w:rPr>
                <w:i/>
                <w:iCs/>
              </w:rPr>
              <w:t xml:space="preserve"> </w:t>
            </w:r>
          </w:p>
          <w:p w14:paraId="03621A63" w14:textId="24BB3352" w:rsidR="00A5059D" w:rsidRPr="007674F5" w:rsidRDefault="00A5059D" w:rsidP="00A5059D">
            <w:pPr>
              <w:pStyle w:val="SIBulletList2"/>
              <w:rPr>
                <w:i/>
                <w:iCs/>
              </w:rPr>
            </w:pPr>
            <w:r w:rsidRPr="007674F5">
              <w:rPr>
                <w:i/>
                <w:iCs/>
              </w:rPr>
              <w:t>brands and stamps</w:t>
            </w:r>
          </w:p>
          <w:p w14:paraId="711BC019" w14:textId="03DF0888" w:rsidR="00A5059D" w:rsidRPr="007674F5" w:rsidRDefault="00A5059D" w:rsidP="00A5059D">
            <w:pPr>
              <w:pStyle w:val="SIBulletList2"/>
              <w:rPr>
                <w:i/>
                <w:iCs/>
              </w:rPr>
            </w:pPr>
            <w:r w:rsidRPr="007674F5">
              <w:rPr>
                <w:i/>
                <w:iCs/>
              </w:rPr>
              <w:t xml:space="preserve">carcases </w:t>
            </w:r>
          </w:p>
          <w:p w14:paraId="50A565CF" w14:textId="77777777" w:rsidR="00A5059D" w:rsidRPr="00095527" w:rsidRDefault="00A5059D" w:rsidP="00A5059D">
            <w:pPr>
              <w:pStyle w:val="SIBulletList1"/>
            </w:pPr>
            <w:r w:rsidRPr="00095527">
              <w:t>specifications:</w:t>
            </w:r>
          </w:p>
          <w:p w14:paraId="743F913C" w14:textId="06A21BBD" w:rsidR="00A5059D" w:rsidRPr="007674F5" w:rsidRDefault="00A5059D" w:rsidP="00A5059D">
            <w:pPr>
              <w:pStyle w:val="SIBulletList2"/>
              <w:rPr>
                <w:i/>
                <w:iCs/>
              </w:rPr>
            </w:pPr>
            <w:r w:rsidRPr="007674F5">
              <w:rPr>
                <w:i/>
                <w:iCs/>
              </w:rPr>
              <w:t>task-related documents</w:t>
            </w:r>
          </w:p>
          <w:p w14:paraId="715BB046" w14:textId="77777777" w:rsidR="002B0A7C" w:rsidRPr="007674F5" w:rsidRDefault="00A5059D" w:rsidP="00A5059D">
            <w:pPr>
              <w:pStyle w:val="SIBulletList2"/>
              <w:rPr>
                <w:i/>
                <w:iCs/>
              </w:rPr>
            </w:pPr>
            <w:r w:rsidRPr="007674F5">
              <w:rPr>
                <w:i/>
                <w:iCs/>
              </w:rPr>
              <w:t>customer specifications</w:t>
            </w:r>
          </w:p>
          <w:p w14:paraId="1FBD0473" w14:textId="03CB3528" w:rsidR="002B0A7C" w:rsidRDefault="002B0A7C" w:rsidP="007674F5">
            <w:pPr>
              <w:pStyle w:val="SIBulletList1"/>
            </w:pPr>
            <w:r>
              <w:t>personnel:</w:t>
            </w:r>
          </w:p>
          <w:p w14:paraId="45B39F3C" w14:textId="3E51A5B5" w:rsidR="00A5059D" w:rsidRPr="007674F5" w:rsidRDefault="00012017" w:rsidP="00A5059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2B0A7C" w:rsidRPr="007674F5">
              <w:rPr>
                <w:i/>
                <w:iCs/>
              </w:rPr>
              <w:t>workplace supervisor or mentor</w:t>
            </w:r>
            <w:r w:rsidR="00A5059D" w:rsidRPr="007674F5">
              <w:rPr>
                <w:i/>
                <w:iCs/>
              </w:rPr>
              <w:t>.</w:t>
            </w:r>
          </w:p>
          <w:p w14:paraId="16F0A521" w14:textId="77777777" w:rsidR="00A5059D" w:rsidRDefault="00A5059D" w:rsidP="00A5059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C98E64A" w14:textId="77777777" w:rsidR="00CD3DE8" w:rsidRDefault="00A5059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BB37544" w14:textId="77777777" w:rsidR="0091406A" w:rsidRPr="002169F5" w:rsidRDefault="0091406A" w:rsidP="0091406A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00235ED" w:rsidR="0091406A" w:rsidRDefault="0091406A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06423CD" w:rsidR="00CD3DE8" w:rsidRDefault="00A45442" w:rsidP="00456AA0">
            <w:pPr>
              <w:pStyle w:val="SIText"/>
            </w:pPr>
            <w:r w:rsidRPr="00A4544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90D59" w14:textId="77777777" w:rsidR="0053629B" w:rsidRDefault="0053629B" w:rsidP="00A31F58">
      <w:pPr>
        <w:spacing w:after="0" w:line="240" w:lineRule="auto"/>
      </w:pPr>
      <w:r>
        <w:separator/>
      </w:r>
    </w:p>
  </w:endnote>
  <w:endnote w:type="continuationSeparator" w:id="0">
    <w:p w14:paraId="0A02CC38" w14:textId="77777777" w:rsidR="0053629B" w:rsidRDefault="0053629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9A121" w14:textId="77777777" w:rsidR="0053629B" w:rsidRDefault="0053629B" w:rsidP="00A31F58">
      <w:pPr>
        <w:spacing w:after="0" w:line="240" w:lineRule="auto"/>
      </w:pPr>
      <w:r>
        <w:separator/>
      </w:r>
    </w:p>
  </w:footnote>
  <w:footnote w:type="continuationSeparator" w:id="0">
    <w:p w14:paraId="1CA5E3F0" w14:textId="77777777" w:rsidR="0053629B" w:rsidRDefault="0053629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431D7B00" w:rsidR="002036DD" w:rsidRDefault="00A72E9C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7DFED6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B0A7C" w:rsidRPr="00E26CB5">
          <w:rPr>
            <w:rFonts w:eastAsia="Times New Roman" w:cstheme="minorHAnsi"/>
            <w:color w:val="213430"/>
            <w:lang w:eastAsia="en-AU"/>
          </w:rPr>
          <w:t>AMP</w:t>
        </w:r>
        <w:r w:rsidR="002B0A7C">
          <w:rPr>
            <w:rFonts w:eastAsia="Times New Roman" w:cstheme="minorHAnsi"/>
            <w:color w:val="213430"/>
            <w:lang w:eastAsia="en-AU"/>
          </w:rPr>
          <w:t>CRP2</w:t>
        </w:r>
        <w:r w:rsidR="00E20386">
          <w:rPr>
            <w:rFonts w:eastAsia="Times New Roman" w:cstheme="minorHAnsi"/>
            <w:color w:val="213430"/>
            <w:lang w:eastAsia="en-AU"/>
          </w:rPr>
          <w:t>22</w:t>
        </w:r>
        <w:r w:rsidR="002B0A7C">
          <w:rPr>
            <w:rFonts w:eastAsia="Times New Roman" w:cstheme="minorHAnsi"/>
            <w:color w:val="213430"/>
            <w:lang w:eastAsia="en-AU"/>
          </w:rPr>
          <w:t xml:space="preserve"> </w:t>
        </w:r>
        <w:r w:rsidR="004B70D5">
          <w:t>S</w:t>
        </w:r>
        <w:r w:rsidR="0007343A" w:rsidRPr="0007343A">
          <w:t>tamp carcase</w:t>
        </w:r>
      </w:sdtContent>
    </w:sdt>
    <w:r w:rsidR="00642685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017"/>
    <w:rsid w:val="000174A4"/>
    <w:rsid w:val="0002319B"/>
    <w:rsid w:val="00025A19"/>
    <w:rsid w:val="00027CE3"/>
    <w:rsid w:val="00034662"/>
    <w:rsid w:val="00034AD5"/>
    <w:rsid w:val="0006755A"/>
    <w:rsid w:val="0007343A"/>
    <w:rsid w:val="0009029F"/>
    <w:rsid w:val="000A3C05"/>
    <w:rsid w:val="000C2D63"/>
    <w:rsid w:val="000C695D"/>
    <w:rsid w:val="000D2541"/>
    <w:rsid w:val="000D7106"/>
    <w:rsid w:val="001229A8"/>
    <w:rsid w:val="00126186"/>
    <w:rsid w:val="00130380"/>
    <w:rsid w:val="00145CA6"/>
    <w:rsid w:val="00160514"/>
    <w:rsid w:val="00165A1B"/>
    <w:rsid w:val="001738A8"/>
    <w:rsid w:val="00181EB8"/>
    <w:rsid w:val="0018209D"/>
    <w:rsid w:val="0018245B"/>
    <w:rsid w:val="00191B2B"/>
    <w:rsid w:val="0019219C"/>
    <w:rsid w:val="001B320C"/>
    <w:rsid w:val="001D04FC"/>
    <w:rsid w:val="001F15A4"/>
    <w:rsid w:val="001F618E"/>
    <w:rsid w:val="002036DD"/>
    <w:rsid w:val="00211901"/>
    <w:rsid w:val="002269B6"/>
    <w:rsid w:val="00241F8D"/>
    <w:rsid w:val="00243D66"/>
    <w:rsid w:val="00245AF9"/>
    <w:rsid w:val="00252B64"/>
    <w:rsid w:val="002536CE"/>
    <w:rsid w:val="00261BCE"/>
    <w:rsid w:val="00275B06"/>
    <w:rsid w:val="002941AB"/>
    <w:rsid w:val="00295FD4"/>
    <w:rsid w:val="002A4AF9"/>
    <w:rsid w:val="002B0A7C"/>
    <w:rsid w:val="002B6FFD"/>
    <w:rsid w:val="002B779C"/>
    <w:rsid w:val="002C335D"/>
    <w:rsid w:val="002C51A2"/>
    <w:rsid w:val="002D45DD"/>
    <w:rsid w:val="002D6F2A"/>
    <w:rsid w:val="002D785C"/>
    <w:rsid w:val="00303F8C"/>
    <w:rsid w:val="00320155"/>
    <w:rsid w:val="00334CD5"/>
    <w:rsid w:val="00344A40"/>
    <w:rsid w:val="00354BED"/>
    <w:rsid w:val="003556ED"/>
    <w:rsid w:val="00357C5E"/>
    <w:rsid w:val="00370A20"/>
    <w:rsid w:val="00395170"/>
    <w:rsid w:val="003A3607"/>
    <w:rsid w:val="003A599B"/>
    <w:rsid w:val="003C0319"/>
    <w:rsid w:val="003C2946"/>
    <w:rsid w:val="003E7009"/>
    <w:rsid w:val="003F426B"/>
    <w:rsid w:val="004011B0"/>
    <w:rsid w:val="00422906"/>
    <w:rsid w:val="00427903"/>
    <w:rsid w:val="00436CCB"/>
    <w:rsid w:val="0044090A"/>
    <w:rsid w:val="00442C66"/>
    <w:rsid w:val="0044538D"/>
    <w:rsid w:val="004523C2"/>
    <w:rsid w:val="00456AA0"/>
    <w:rsid w:val="00460E5D"/>
    <w:rsid w:val="00473049"/>
    <w:rsid w:val="00477395"/>
    <w:rsid w:val="0047799A"/>
    <w:rsid w:val="004926D5"/>
    <w:rsid w:val="004961F9"/>
    <w:rsid w:val="004A05F4"/>
    <w:rsid w:val="004B47CB"/>
    <w:rsid w:val="004B70D5"/>
    <w:rsid w:val="004C6933"/>
    <w:rsid w:val="004C71D8"/>
    <w:rsid w:val="004D6F12"/>
    <w:rsid w:val="004D7A23"/>
    <w:rsid w:val="004F1592"/>
    <w:rsid w:val="004F166C"/>
    <w:rsid w:val="004F24B0"/>
    <w:rsid w:val="00517713"/>
    <w:rsid w:val="0053164A"/>
    <w:rsid w:val="0053629B"/>
    <w:rsid w:val="005366D2"/>
    <w:rsid w:val="00551887"/>
    <w:rsid w:val="00565971"/>
    <w:rsid w:val="00572F50"/>
    <w:rsid w:val="00574B57"/>
    <w:rsid w:val="00584F93"/>
    <w:rsid w:val="00597A8B"/>
    <w:rsid w:val="005D7D85"/>
    <w:rsid w:val="005E4A02"/>
    <w:rsid w:val="005E7C5F"/>
    <w:rsid w:val="00600188"/>
    <w:rsid w:val="006057BF"/>
    <w:rsid w:val="006163E3"/>
    <w:rsid w:val="00617041"/>
    <w:rsid w:val="00642685"/>
    <w:rsid w:val="00643F13"/>
    <w:rsid w:val="006474E2"/>
    <w:rsid w:val="00651010"/>
    <w:rsid w:val="00654022"/>
    <w:rsid w:val="00663B83"/>
    <w:rsid w:val="00664D4B"/>
    <w:rsid w:val="00666454"/>
    <w:rsid w:val="006A47FB"/>
    <w:rsid w:val="006A4CBD"/>
    <w:rsid w:val="006E1826"/>
    <w:rsid w:val="006F4BB0"/>
    <w:rsid w:val="006F6C94"/>
    <w:rsid w:val="00700665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64637"/>
    <w:rsid w:val="007674F5"/>
    <w:rsid w:val="00771A91"/>
    <w:rsid w:val="00790F47"/>
    <w:rsid w:val="0079297E"/>
    <w:rsid w:val="00793BB3"/>
    <w:rsid w:val="007976AE"/>
    <w:rsid w:val="007A1B22"/>
    <w:rsid w:val="007A5DD5"/>
    <w:rsid w:val="007A6D32"/>
    <w:rsid w:val="007B3414"/>
    <w:rsid w:val="007C0E36"/>
    <w:rsid w:val="007C1263"/>
    <w:rsid w:val="007C2D96"/>
    <w:rsid w:val="007C477D"/>
    <w:rsid w:val="007C4C41"/>
    <w:rsid w:val="007E283E"/>
    <w:rsid w:val="007E2D79"/>
    <w:rsid w:val="007E6453"/>
    <w:rsid w:val="007E6EB6"/>
    <w:rsid w:val="007E76B5"/>
    <w:rsid w:val="007F64D4"/>
    <w:rsid w:val="00831440"/>
    <w:rsid w:val="008319FB"/>
    <w:rsid w:val="00833178"/>
    <w:rsid w:val="00834C3B"/>
    <w:rsid w:val="00861368"/>
    <w:rsid w:val="00874912"/>
    <w:rsid w:val="008779C9"/>
    <w:rsid w:val="00881257"/>
    <w:rsid w:val="0088683C"/>
    <w:rsid w:val="008A0DAE"/>
    <w:rsid w:val="008A5B10"/>
    <w:rsid w:val="008E4B8D"/>
    <w:rsid w:val="008E60BD"/>
    <w:rsid w:val="008F022F"/>
    <w:rsid w:val="009040DB"/>
    <w:rsid w:val="0091406A"/>
    <w:rsid w:val="00914B8F"/>
    <w:rsid w:val="0091674B"/>
    <w:rsid w:val="00917556"/>
    <w:rsid w:val="00936924"/>
    <w:rsid w:val="0094240E"/>
    <w:rsid w:val="009460FB"/>
    <w:rsid w:val="00951B10"/>
    <w:rsid w:val="00960BC9"/>
    <w:rsid w:val="00961016"/>
    <w:rsid w:val="0096322E"/>
    <w:rsid w:val="00980521"/>
    <w:rsid w:val="009A2DAD"/>
    <w:rsid w:val="009A7037"/>
    <w:rsid w:val="009B2D0A"/>
    <w:rsid w:val="009B3F2C"/>
    <w:rsid w:val="009C0027"/>
    <w:rsid w:val="00A173C7"/>
    <w:rsid w:val="00A21D2E"/>
    <w:rsid w:val="00A2515C"/>
    <w:rsid w:val="00A2720D"/>
    <w:rsid w:val="00A31F58"/>
    <w:rsid w:val="00A45442"/>
    <w:rsid w:val="00A5059D"/>
    <w:rsid w:val="00A55692"/>
    <w:rsid w:val="00A6352D"/>
    <w:rsid w:val="00A711F2"/>
    <w:rsid w:val="00A72E9C"/>
    <w:rsid w:val="00A74884"/>
    <w:rsid w:val="00A836CF"/>
    <w:rsid w:val="00A84830"/>
    <w:rsid w:val="00A92253"/>
    <w:rsid w:val="00A965FD"/>
    <w:rsid w:val="00AC3944"/>
    <w:rsid w:val="00AC5D45"/>
    <w:rsid w:val="00AD3EFF"/>
    <w:rsid w:val="00AD7F4E"/>
    <w:rsid w:val="00AE4A97"/>
    <w:rsid w:val="00AF1960"/>
    <w:rsid w:val="00AF59C3"/>
    <w:rsid w:val="00AF6FF0"/>
    <w:rsid w:val="00AF7B30"/>
    <w:rsid w:val="00B12287"/>
    <w:rsid w:val="00B35146"/>
    <w:rsid w:val="00B37C0A"/>
    <w:rsid w:val="00B547C1"/>
    <w:rsid w:val="00B55FD2"/>
    <w:rsid w:val="00B6084E"/>
    <w:rsid w:val="00B654CA"/>
    <w:rsid w:val="00B6649F"/>
    <w:rsid w:val="00B76695"/>
    <w:rsid w:val="00B93720"/>
    <w:rsid w:val="00B9729C"/>
    <w:rsid w:val="00BA6139"/>
    <w:rsid w:val="00BA7A86"/>
    <w:rsid w:val="00BB6E0C"/>
    <w:rsid w:val="00BC3386"/>
    <w:rsid w:val="00BE46B2"/>
    <w:rsid w:val="00BE6877"/>
    <w:rsid w:val="00C07989"/>
    <w:rsid w:val="00C3168A"/>
    <w:rsid w:val="00C36684"/>
    <w:rsid w:val="00C43F3C"/>
    <w:rsid w:val="00C44EBF"/>
    <w:rsid w:val="00C465B3"/>
    <w:rsid w:val="00C63F9B"/>
    <w:rsid w:val="00C65106"/>
    <w:rsid w:val="00C82486"/>
    <w:rsid w:val="00C960E6"/>
    <w:rsid w:val="00C96366"/>
    <w:rsid w:val="00CB32A1"/>
    <w:rsid w:val="00CB334A"/>
    <w:rsid w:val="00CB37E5"/>
    <w:rsid w:val="00CC037A"/>
    <w:rsid w:val="00CD2975"/>
    <w:rsid w:val="00CD3DE8"/>
    <w:rsid w:val="00CE6439"/>
    <w:rsid w:val="00CF29BC"/>
    <w:rsid w:val="00D43A13"/>
    <w:rsid w:val="00D45D78"/>
    <w:rsid w:val="00D65E4C"/>
    <w:rsid w:val="00D71C22"/>
    <w:rsid w:val="00D841E3"/>
    <w:rsid w:val="00D91902"/>
    <w:rsid w:val="00D9385D"/>
    <w:rsid w:val="00DA13E4"/>
    <w:rsid w:val="00DA35AA"/>
    <w:rsid w:val="00DB06F8"/>
    <w:rsid w:val="00DB1384"/>
    <w:rsid w:val="00DC518A"/>
    <w:rsid w:val="00DD620C"/>
    <w:rsid w:val="00DD6A36"/>
    <w:rsid w:val="00DE53FB"/>
    <w:rsid w:val="00E12424"/>
    <w:rsid w:val="00E138E9"/>
    <w:rsid w:val="00E20386"/>
    <w:rsid w:val="00E37DEC"/>
    <w:rsid w:val="00E4130D"/>
    <w:rsid w:val="00E47868"/>
    <w:rsid w:val="00E50FA5"/>
    <w:rsid w:val="00E54B60"/>
    <w:rsid w:val="00E5576D"/>
    <w:rsid w:val="00E60B13"/>
    <w:rsid w:val="00E76579"/>
    <w:rsid w:val="00EB429F"/>
    <w:rsid w:val="00EB7BD5"/>
    <w:rsid w:val="00ED1034"/>
    <w:rsid w:val="00EE539E"/>
    <w:rsid w:val="00EF38D5"/>
    <w:rsid w:val="00F04316"/>
    <w:rsid w:val="00F15D41"/>
    <w:rsid w:val="00F1749F"/>
    <w:rsid w:val="00F35219"/>
    <w:rsid w:val="00F3546E"/>
    <w:rsid w:val="00F3621E"/>
    <w:rsid w:val="00F4120A"/>
    <w:rsid w:val="00F4670D"/>
    <w:rsid w:val="00F647A0"/>
    <w:rsid w:val="00F71ABC"/>
    <w:rsid w:val="00F82352"/>
    <w:rsid w:val="00F900CF"/>
    <w:rsid w:val="00FA21FC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2F5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1406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140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14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6FEE2-E679-48C7-9665-9440D0FAE38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5CF71711-1F81-48B2-A76B-DA0CAF5BC5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6E7BAB-321C-4157-B322-F5E0EFF36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976</Words>
  <Characters>6047</Characters>
  <Application>Microsoft Office Word</Application>
  <DocSecurity>0</DocSecurity>
  <Lines>223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40</cp:revision>
  <dcterms:created xsi:type="dcterms:W3CDTF">2023-11-14T23:18:00Z</dcterms:created>
  <dcterms:modified xsi:type="dcterms:W3CDTF">2025-11-12T23:05:00Z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